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tvoří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480B488C"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07609D">
        <w:rPr>
          <w:rFonts w:ascii="Calibri" w:hAnsi="Calibri"/>
          <w:sz w:val="22"/>
          <w:lang w:bidi="en-US"/>
        </w:rPr>
        <w:t>–</w:t>
      </w:r>
      <w:r w:rsidR="004A006B" w:rsidRPr="004A006B">
        <w:rPr>
          <w:rFonts w:ascii="Calibri" w:hAnsi="Calibri"/>
          <w:sz w:val="22"/>
          <w:lang w:bidi="en-US"/>
        </w:rPr>
        <w:t xml:space="preserve"> </w:t>
      </w:r>
      <w:r w:rsidR="0007609D">
        <w:rPr>
          <w:rFonts w:ascii="Calibri" w:hAnsi="Calibri"/>
          <w:sz w:val="22"/>
          <w:lang w:bidi="en-US"/>
        </w:rPr>
        <w:t>oblast č. 1</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DDF67FE"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0EA561DB"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 w:name="_Ref444697427"/>
      <w:r w:rsidRPr="007A49BB">
        <w:rPr>
          <w:rFonts w:asciiTheme="minorHAnsi" w:hAnsiTheme="minorHAnsi" w:cstheme="minorHAnsi"/>
          <w:szCs w:val="22"/>
        </w:rPr>
        <w:t>Výpočet Odměny</w:t>
      </w:r>
      <w:bookmarkEnd w:id="7"/>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8" w:name="_Ref444696152"/>
      <w:bookmarkStart w:id="9" w:name="_Ref271622156"/>
      <w:r w:rsidRPr="007A49BB">
        <w:t xml:space="preserve">Výpočet </w:t>
      </w:r>
      <w:bookmarkEnd w:id="8"/>
      <w:r w:rsidR="00C13481">
        <w:t>O</w:t>
      </w:r>
      <w:r w:rsidR="00C13481" w:rsidRPr="007A49BB">
        <w:t>dměny</w:t>
      </w:r>
      <w:r w:rsidR="00E44BA8" w:rsidRPr="007A49BB">
        <w:t xml:space="preserve"> </w:t>
      </w:r>
      <w:r w:rsidRPr="007A49BB">
        <w:t>je dán vzorcem:</w:t>
      </w:r>
      <w:bookmarkEnd w:id="9"/>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0"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0"/>
    </w:p>
    <w:p w14:paraId="69A306A6" w14:textId="41C90FEE" w:rsidR="000031BF" w:rsidRPr="000A5466" w:rsidRDefault="000A5466" w:rsidP="006B37D0">
      <w:pPr>
        <w:pStyle w:val="Clanek11"/>
        <w:widowControl/>
        <w:numPr>
          <w:ilvl w:val="0"/>
          <w:numId w:val="0"/>
        </w:numPr>
        <w:rPr>
          <w:b/>
        </w:rPr>
      </w:pPr>
      <w:proofErr w:type="spellStart"/>
      <w:r w:rsidRPr="000A5466">
        <w:rPr>
          <w:b/>
        </w:rPr>
        <w:t>C</w:t>
      </w:r>
      <w:r w:rsidRPr="000A5466">
        <w:rPr>
          <w:b/>
          <w:vertAlign w:val="subscript"/>
        </w:rPr>
        <w:t>kmN</w:t>
      </w:r>
      <w:proofErr w:type="spellEnd"/>
      <w:r w:rsidRPr="000A5466">
        <w:rPr>
          <w:b/>
        </w:rPr>
        <w:t xml:space="preserve"> = 0,</w:t>
      </w:r>
      <w:r w:rsidR="00C66979">
        <w:rPr>
          <w:b/>
        </w:rPr>
        <w:t>05</w:t>
      </w:r>
      <w:r w:rsidRPr="000A5466">
        <w:rPr>
          <w:b/>
        </w:rPr>
        <w:t xml:space="preserve"> x </w:t>
      </w:r>
      <w:proofErr w:type="spellStart"/>
      <w:r w:rsidRPr="000A5466">
        <w:rPr>
          <w:b/>
        </w:rPr>
        <w:t>C</w:t>
      </w:r>
      <w:r w:rsidRPr="000A5466">
        <w:rPr>
          <w:b/>
          <w:vertAlign w:val="subscript"/>
        </w:rPr>
        <w:t>km</w:t>
      </w:r>
      <w:proofErr w:type="spellEnd"/>
      <w:r w:rsidRPr="000A5466">
        <w:rPr>
          <w:b/>
        </w:rPr>
        <w:t xml:space="preserve"> + </w:t>
      </w:r>
      <w:proofErr w:type="spellStart"/>
      <w:r w:rsidRPr="000A5466">
        <w:rPr>
          <w:b/>
        </w:rPr>
        <w:t>C</w:t>
      </w:r>
      <w:r w:rsidRPr="000A5466">
        <w:rPr>
          <w:b/>
          <w:vertAlign w:val="subscript"/>
        </w:rPr>
        <w:t>kmIN</w:t>
      </w:r>
      <w:proofErr w:type="spellEnd"/>
      <w:r w:rsidRPr="000A5466">
        <w:rPr>
          <w:b/>
        </w:rPr>
        <w:t xml:space="preserve"> + </w:t>
      </w:r>
      <w:proofErr w:type="spellStart"/>
      <w:r w:rsidRPr="000A5466">
        <w:rPr>
          <w:b/>
        </w:rPr>
        <w:t>C</w:t>
      </w:r>
      <w:r w:rsidRPr="000A5466">
        <w:rPr>
          <w:b/>
          <w:vertAlign w:val="subscript"/>
        </w:rPr>
        <w:t>kmPN</w:t>
      </w:r>
      <w:proofErr w:type="spellEnd"/>
      <w:r w:rsidRPr="000A5466">
        <w:rPr>
          <w:b/>
        </w:rPr>
        <w:t xml:space="preserve"> + </w:t>
      </w:r>
      <w:proofErr w:type="spellStart"/>
      <w:r w:rsidRPr="000A5466">
        <w:rPr>
          <w:b/>
        </w:rPr>
        <w:t>C</w:t>
      </w:r>
      <w:r w:rsidRPr="000A5466">
        <w:rPr>
          <w:b/>
          <w:vertAlign w:val="subscript"/>
        </w:rPr>
        <w:t>kmMN</w:t>
      </w:r>
      <w:proofErr w:type="spellEnd"/>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proofErr w:type="spellStart"/>
      <w:r w:rsidRPr="000A5466">
        <w:rPr>
          <w:b/>
        </w:rPr>
        <w:t>C</w:t>
      </w:r>
      <w:r w:rsidRPr="000A5466">
        <w:rPr>
          <w:b/>
          <w:vertAlign w:val="subscript"/>
        </w:rPr>
        <w:t>kmN</w:t>
      </w:r>
      <w:proofErr w:type="spellEnd"/>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w:t>
      </w:r>
      <w:proofErr w:type="spellEnd"/>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proofErr w:type="spellStart"/>
      <w:r w:rsidRPr="000A5466">
        <w:rPr>
          <w:b/>
        </w:rPr>
        <w:t>C</w:t>
      </w:r>
      <w:r w:rsidRPr="000A5466">
        <w:rPr>
          <w:b/>
          <w:vertAlign w:val="subscript"/>
        </w:rPr>
        <w:t>kmIN</w:t>
      </w:r>
      <w:proofErr w:type="spellEnd"/>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kmPN</w:t>
      </w:r>
      <w:proofErr w:type="spellEnd"/>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kmMN</w:t>
      </w:r>
      <w:proofErr w:type="spellEnd"/>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1"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1"/>
    </w:p>
    <w:p w14:paraId="0A4C3BA2" w14:textId="2780D7B1" w:rsidR="000031BF" w:rsidRPr="007F3D32" w:rsidRDefault="000031BF" w:rsidP="006B37D0">
      <w:pPr>
        <w:pStyle w:val="Clanek11"/>
        <w:widowControl/>
        <w:numPr>
          <w:ilvl w:val="0"/>
          <w:numId w:val="0"/>
        </w:numPr>
        <w:rPr>
          <w:b/>
        </w:rPr>
      </w:pPr>
      <w:proofErr w:type="spellStart"/>
      <w:r w:rsidRPr="007F3D32">
        <w:rPr>
          <w:b/>
        </w:rPr>
        <w:t>C</w:t>
      </w:r>
      <w:r w:rsidRPr="007F3D32">
        <w:rPr>
          <w:b/>
          <w:vertAlign w:val="subscript"/>
        </w:rPr>
        <w:t>kmIN</w:t>
      </w:r>
      <w:proofErr w:type="spellEnd"/>
      <w:r w:rsidRPr="007F3D32">
        <w:rPr>
          <w:b/>
        </w:rPr>
        <w:t xml:space="preserve"> = </w:t>
      </w:r>
      <w:proofErr w:type="spellStart"/>
      <w:r w:rsidRPr="007F3D32">
        <w:rPr>
          <w:b/>
        </w:rPr>
        <w:t>C</w:t>
      </w:r>
      <w:r w:rsidRPr="007F3D32">
        <w:rPr>
          <w:b/>
          <w:vertAlign w:val="subscript"/>
        </w:rPr>
        <w:t>kmI</w:t>
      </w:r>
      <w:proofErr w:type="spellEnd"/>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kmIN</w:t>
      </w:r>
      <w:proofErr w:type="spellEnd"/>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w:t>
      </w:r>
      <w:proofErr w:type="spellEnd"/>
      <w:r w:rsidRPr="007F3D32">
        <w:t xml:space="preserve"> představuje část Nabídkové ceny za 1 km</w:t>
      </w:r>
      <w:r w:rsidR="007F3D32" w:rsidRPr="007F3D32">
        <w:t xml:space="preserve">, která je dána vzorcem </w:t>
      </w:r>
      <w:proofErr w:type="spellStart"/>
      <w:r w:rsidR="007F3D32" w:rsidRPr="007F3D32">
        <w:rPr>
          <w:b/>
          <w:bCs w:val="0"/>
        </w:rPr>
        <w:t>C</w:t>
      </w:r>
      <w:r w:rsidR="007F3D32" w:rsidRPr="007F3D32">
        <w:rPr>
          <w:b/>
          <w:bCs w:val="0"/>
          <w:vertAlign w:val="subscript"/>
        </w:rPr>
        <w:t>kmI</w:t>
      </w:r>
      <w:proofErr w:type="spellEnd"/>
      <w:r w:rsidR="007F3D32" w:rsidRPr="007F3D32">
        <w:rPr>
          <w:b/>
          <w:bCs w:val="0"/>
        </w:rPr>
        <w:t xml:space="preserve"> = 0,</w:t>
      </w:r>
      <w:r w:rsidR="00C66979">
        <w:rPr>
          <w:b/>
          <w:bCs w:val="0"/>
        </w:rPr>
        <w:t>25</w:t>
      </w:r>
      <w:r w:rsidR="007F3D32" w:rsidRPr="007F3D32">
        <w:rPr>
          <w:b/>
          <w:bCs w:val="0"/>
        </w:rPr>
        <w:t xml:space="preserve"> x </w:t>
      </w:r>
      <w:proofErr w:type="spellStart"/>
      <w:r w:rsidR="007F3D32" w:rsidRPr="007F3D32">
        <w:rPr>
          <w:b/>
          <w:bCs w:val="0"/>
        </w:rPr>
        <w:t>C</w:t>
      </w:r>
      <w:r w:rsidR="007F3D32" w:rsidRPr="007F3D32">
        <w:rPr>
          <w:b/>
          <w:bCs w:val="0"/>
          <w:vertAlign w:val="subscript"/>
        </w:rPr>
        <w:t>km</w:t>
      </w:r>
      <w:proofErr w:type="spellEnd"/>
      <w:r w:rsidR="007F3D32" w:rsidRPr="007F3D32">
        <w:t xml:space="preserve">, kde </w:t>
      </w:r>
      <w:proofErr w:type="spellStart"/>
      <w:r w:rsidR="007F3D32" w:rsidRPr="007F3D32">
        <w:rPr>
          <w:b/>
          <w:bCs w:val="0"/>
        </w:rPr>
        <w:t>C</w:t>
      </w:r>
      <w:r w:rsidR="007F3D32" w:rsidRPr="007F3D32">
        <w:rPr>
          <w:b/>
          <w:bCs w:val="0"/>
          <w:vertAlign w:val="subscript"/>
        </w:rPr>
        <w:t>km</w:t>
      </w:r>
      <w:proofErr w:type="spellEnd"/>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2"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2"/>
    </w:p>
    <w:p w14:paraId="53E6F5E8" w14:textId="6BD170E6" w:rsidR="000031BF" w:rsidRPr="00F62790" w:rsidRDefault="000031BF" w:rsidP="006B37D0">
      <w:pPr>
        <w:pStyle w:val="Clanek11"/>
        <w:widowControl/>
        <w:numPr>
          <w:ilvl w:val="0"/>
          <w:numId w:val="0"/>
        </w:numPr>
        <w:rPr>
          <w:b/>
        </w:rPr>
      </w:pPr>
      <w:proofErr w:type="spellStart"/>
      <w:r w:rsidRPr="00F62790">
        <w:rPr>
          <w:b/>
        </w:rPr>
        <w:t>C</w:t>
      </w:r>
      <w:r w:rsidRPr="00F62790">
        <w:rPr>
          <w:b/>
          <w:vertAlign w:val="subscript"/>
        </w:rPr>
        <w:t>kmPN</w:t>
      </w:r>
      <w:proofErr w:type="spellEnd"/>
      <w:r w:rsidRPr="00F62790">
        <w:rPr>
          <w:b/>
        </w:rPr>
        <w:t xml:space="preserve"> = </w:t>
      </w:r>
      <w:proofErr w:type="spellStart"/>
      <w:r w:rsidRPr="00F62790">
        <w:rPr>
          <w:b/>
        </w:rPr>
        <w:t>C</w:t>
      </w:r>
      <w:r w:rsidRPr="00F62790">
        <w:rPr>
          <w:b/>
          <w:vertAlign w:val="subscript"/>
        </w:rPr>
        <w:t>kmP</w:t>
      </w:r>
      <w:proofErr w:type="spellEnd"/>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kmPN</w:t>
      </w:r>
      <w:proofErr w:type="spellEnd"/>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w:t>
      </w:r>
      <w:proofErr w:type="spellEnd"/>
      <w:r w:rsidRPr="00F62790">
        <w:t xml:space="preserve"> </w:t>
      </w:r>
      <w:r w:rsidR="00F62790" w:rsidRPr="00F62790">
        <w:t xml:space="preserve">představuje část Nabídkové ceny za 1 km, která je dána vzorcem </w:t>
      </w:r>
      <w:proofErr w:type="spellStart"/>
      <w:r w:rsidR="00F62790" w:rsidRPr="00F62790">
        <w:rPr>
          <w:b/>
        </w:rPr>
        <w:t>C</w:t>
      </w:r>
      <w:r w:rsidR="00F62790" w:rsidRPr="00F62790">
        <w:rPr>
          <w:b/>
          <w:vertAlign w:val="subscript"/>
        </w:rPr>
        <w:t>kmP</w:t>
      </w:r>
      <w:proofErr w:type="spellEnd"/>
      <w:r w:rsidR="00F62790" w:rsidRPr="00F62790">
        <w:rPr>
          <w:b/>
          <w:bCs w:val="0"/>
        </w:rPr>
        <w:t xml:space="preserve"> = 0,3 x </w:t>
      </w:r>
      <w:proofErr w:type="spellStart"/>
      <w:r w:rsidR="00F62790" w:rsidRPr="00F62790">
        <w:rPr>
          <w:b/>
          <w:bCs w:val="0"/>
        </w:rPr>
        <w:t>C</w:t>
      </w:r>
      <w:r w:rsidR="00F62790" w:rsidRPr="00F62790">
        <w:rPr>
          <w:b/>
          <w:bCs w:val="0"/>
          <w:vertAlign w:val="subscript"/>
        </w:rPr>
        <w:t>km</w:t>
      </w:r>
      <w:proofErr w:type="spellEnd"/>
      <w:r w:rsidR="00F62790" w:rsidRPr="00F62790">
        <w:t xml:space="preserve">, kde </w:t>
      </w:r>
      <w:proofErr w:type="spellStart"/>
      <w:r w:rsidR="00F62790" w:rsidRPr="00F62790">
        <w:rPr>
          <w:b/>
          <w:bCs w:val="0"/>
        </w:rPr>
        <w:t>C</w:t>
      </w:r>
      <w:r w:rsidR="00F62790" w:rsidRPr="00F62790">
        <w:rPr>
          <w:b/>
          <w:bCs w:val="0"/>
          <w:vertAlign w:val="subscript"/>
        </w:rPr>
        <w:t>km</w:t>
      </w:r>
      <w:proofErr w:type="spellEnd"/>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3" w:name="_Ref132766127"/>
      <w:bookmarkStart w:id="14" w:name="_Ref524588193"/>
      <w:bookmarkStart w:id="15"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3"/>
    </w:p>
    <w:p w14:paraId="2B97E139" w14:textId="549A96A6" w:rsidR="000031BF" w:rsidRPr="00C66979" w:rsidRDefault="000031BF" w:rsidP="006B37D0">
      <w:pPr>
        <w:pStyle w:val="Clanek11"/>
        <w:widowControl/>
        <w:numPr>
          <w:ilvl w:val="0"/>
          <w:numId w:val="0"/>
        </w:numPr>
        <w:rPr>
          <w:b/>
          <w:bCs w:val="0"/>
        </w:rPr>
      </w:pPr>
      <w:proofErr w:type="spellStart"/>
      <w:r w:rsidRPr="00C66979">
        <w:rPr>
          <w:b/>
          <w:bCs w:val="0"/>
        </w:rPr>
        <w:t>C</w:t>
      </w:r>
      <w:r w:rsidRPr="00C66979">
        <w:rPr>
          <w:b/>
          <w:bCs w:val="0"/>
          <w:vertAlign w:val="subscript"/>
        </w:rPr>
        <w:t>kmMN</w:t>
      </w:r>
      <w:proofErr w:type="spellEnd"/>
      <w:r w:rsidRPr="00C66979">
        <w:rPr>
          <w:b/>
          <w:bCs w:val="0"/>
        </w:rPr>
        <w:t xml:space="preserve"> = </w:t>
      </w:r>
      <w:proofErr w:type="spellStart"/>
      <w:r w:rsidRPr="00C66979">
        <w:rPr>
          <w:b/>
          <w:bCs w:val="0"/>
        </w:rPr>
        <w:t>C</w:t>
      </w:r>
      <w:r w:rsidRPr="00C66979">
        <w:rPr>
          <w:b/>
          <w:bCs w:val="0"/>
          <w:vertAlign w:val="subscript"/>
        </w:rPr>
        <w:t>kmM</w:t>
      </w:r>
      <w:proofErr w:type="spellEnd"/>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kmMN</w:t>
      </w:r>
      <w:proofErr w:type="spellEnd"/>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w:t>
      </w:r>
      <w:proofErr w:type="spellEnd"/>
      <w:r w:rsidRPr="00C66979">
        <w:rPr>
          <w:b/>
          <w:bCs w:val="0"/>
        </w:rPr>
        <w:t xml:space="preserve"> </w:t>
      </w:r>
      <w:r w:rsidR="00C66979" w:rsidRPr="00C66979">
        <w:t xml:space="preserve">představuje část Nabídkové ceny za 1 km, která je dána vzorcem </w:t>
      </w:r>
      <w:proofErr w:type="spellStart"/>
      <w:r w:rsidR="00C66979" w:rsidRPr="00C66979">
        <w:rPr>
          <w:b/>
        </w:rPr>
        <w:t>C</w:t>
      </w:r>
      <w:r w:rsidR="00C66979" w:rsidRPr="00C66979">
        <w:rPr>
          <w:b/>
          <w:vertAlign w:val="subscript"/>
        </w:rPr>
        <w:t>kmM</w:t>
      </w:r>
      <w:proofErr w:type="spellEnd"/>
      <w:r w:rsidR="00C66979" w:rsidRPr="00C66979">
        <w:rPr>
          <w:b/>
        </w:rPr>
        <w:t xml:space="preserve"> = 0,4 x </w:t>
      </w:r>
      <w:proofErr w:type="spellStart"/>
      <w:r w:rsidR="00C66979" w:rsidRPr="00C66979">
        <w:rPr>
          <w:b/>
        </w:rPr>
        <w:t>C</w:t>
      </w:r>
      <w:r w:rsidR="00C66979" w:rsidRPr="00C66979">
        <w:rPr>
          <w:b/>
          <w:vertAlign w:val="subscript"/>
        </w:rPr>
        <w:t>km</w:t>
      </w:r>
      <w:proofErr w:type="spellEnd"/>
      <w:r w:rsidR="00C66979" w:rsidRPr="00C66979">
        <w:rPr>
          <w:b/>
        </w:rPr>
        <w:t xml:space="preserve">, kde </w:t>
      </w:r>
      <w:proofErr w:type="spellStart"/>
      <w:r w:rsidR="00C66979" w:rsidRPr="00C66979">
        <w:rPr>
          <w:b/>
        </w:rPr>
        <w:t>C</w:t>
      </w:r>
      <w:r w:rsidR="00C66979" w:rsidRPr="00C66979">
        <w:rPr>
          <w:b/>
          <w:vertAlign w:val="subscript"/>
        </w:rPr>
        <w:t>km</w:t>
      </w:r>
      <w:proofErr w:type="spellEnd"/>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3B4FD9E3" w:rsidR="009C185D" w:rsidRPr="009C185D" w:rsidRDefault="009C185D" w:rsidP="009C185D">
      <w:pPr>
        <w:pStyle w:val="Clanek11"/>
        <w:numPr>
          <w:ilvl w:val="0"/>
          <w:numId w:val="0"/>
        </w:numPr>
      </w:pPr>
      <w:r w:rsidRPr="009C185D">
        <w:t>b) podíl měsíční zaručené mzdy v ČR pro 5. skupinu dle uvedeného nařízení vlády</w:t>
      </w:r>
      <w:r w:rsidR="00EA2DE4">
        <w:t xml:space="preserve"> platné a účinné </w:t>
      </w:r>
      <w:r w:rsidR="00EA2DE4" w:rsidRPr="009C185D">
        <w:t>od 1. dne následujícího kalendářního roku</w:t>
      </w:r>
      <w:r w:rsidR="00EA2DE4">
        <w:rPr>
          <w:rStyle w:val="Znakapoznpodarou"/>
        </w:rPr>
        <w:footnoteReference w:id="5"/>
      </w:r>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16" w:name="_Ref34126988"/>
      <w:bookmarkStart w:id="17" w:name="_Ref277539865"/>
      <w:bookmarkEnd w:id="14"/>
      <w:bookmarkEnd w:id="15"/>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16"/>
    </w:p>
    <w:p w14:paraId="22D3800D" w14:textId="77777777" w:rsidR="009E1194" w:rsidRPr="009E1194" w:rsidRDefault="009E1194" w:rsidP="009E1194">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18"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18"/>
    </w:p>
    <w:p w14:paraId="42F786F9" w14:textId="77777777" w:rsidR="00FE5832" w:rsidRPr="009E1194" w:rsidRDefault="00FE5832" w:rsidP="00FE5832">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17"/>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4D260B9C"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w:t>
      </w:r>
      <w:r w:rsidR="00D47226">
        <w:t xml:space="preserve"> bez </w:t>
      </w:r>
      <w:r w:rsidR="00A145D0">
        <w:t>vozidel</w:t>
      </w:r>
      <w:r w:rsidRPr="007A49BB">
        <w:t xml:space="preserve"> </w:t>
      </w:r>
      <w:r w:rsidR="00A145D0">
        <w:t xml:space="preserve">Operativní </w:t>
      </w:r>
      <w:bookmarkStart w:id="19" w:name="_Hlk136542879"/>
      <w:r w:rsidR="00A145D0">
        <w:t>zálohy</w:t>
      </w:r>
      <w:r w:rsidR="00D47226">
        <w:t xml:space="preserve"> a bez vozidel Provozní zálohy</w:t>
      </w:r>
      <w:bookmarkEnd w:id="19"/>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0"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0"/>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1"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21"/>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22"/>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23"/>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24" w:name="_Ref277570218"/>
      <w:bookmarkStart w:id="25" w:name="_Ref15228788"/>
      <w:bookmarkStart w:id="26"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4"/>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25"/>
      <w:bookmarkEnd w:id="26"/>
    </w:p>
    <w:p w14:paraId="3AB39B70" w14:textId="6D7104E4" w:rsidR="000031BF" w:rsidRPr="007A49BB" w:rsidRDefault="000031BF" w:rsidP="006B37D0">
      <w:pPr>
        <w:pStyle w:val="Clanek11"/>
        <w:widowControl/>
        <w:tabs>
          <w:tab w:val="clear" w:pos="1180"/>
        </w:tabs>
        <w:ind w:left="0" w:hanging="709"/>
      </w:pPr>
      <w:r w:rsidRPr="007A49BB">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7" w:name="_Ref271622074"/>
      <w:r w:rsidRPr="007A49BB">
        <w:t>Doplatek (D) bude vypočten na základě tohoto vzorce:</w:t>
      </w:r>
      <w:bookmarkEnd w:id="27"/>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28"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28"/>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29" w:name="_Ref271622118"/>
      <w:bookmarkStart w:id="30"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29"/>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0"/>
    </w:p>
    <w:p w14:paraId="22757F6C" w14:textId="0A1D17D7" w:rsidR="000031BF" w:rsidRPr="007A49BB" w:rsidRDefault="000031BF" w:rsidP="006B37D0">
      <w:pPr>
        <w:pStyle w:val="Clanek11"/>
        <w:widowControl/>
        <w:tabs>
          <w:tab w:val="clear" w:pos="1180"/>
        </w:tabs>
        <w:ind w:left="0" w:hanging="709"/>
      </w:pPr>
      <w:bookmarkStart w:id="31"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1"/>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4AF309FB" w:rsidR="002166E6" w:rsidRPr="00C17C32" w:rsidRDefault="000031BF" w:rsidP="00125883">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w:t>
      </w:r>
      <w:r w:rsidRPr="007A49BB">
        <w:lastRenderedPageBreak/>
        <w:t xml:space="preserve">požadavek Objednatel Dopravci oznámí nejpozději </w:t>
      </w:r>
      <w:r w:rsidR="006B5A88">
        <w:t xml:space="preserve">šedesát </w:t>
      </w:r>
      <w:r w:rsidR="007D0AE6">
        <w:t>(</w:t>
      </w:r>
      <w:r w:rsidR="006B5A88">
        <w:t>60</w:t>
      </w:r>
      <w:r w:rsidR="007D0AE6">
        <w:t>)</w:t>
      </w:r>
      <w:r w:rsidRPr="007A49BB">
        <w:t xml:space="preserve"> </w:t>
      </w:r>
      <w:r w:rsidR="006B5A88">
        <w:t>kalendářních</w:t>
      </w:r>
      <w:r w:rsidR="006B5A88" w:rsidRPr="007A49BB">
        <w:t xml:space="preserve">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2"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2"/>
    </w:p>
    <w:p w14:paraId="498A698F" w14:textId="49022C25" w:rsidR="000031BF" w:rsidRDefault="000031BF" w:rsidP="006B37D0">
      <w:pPr>
        <w:pStyle w:val="Clanek11"/>
        <w:widowControl/>
        <w:tabs>
          <w:tab w:val="clear" w:pos="1180"/>
        </w:tabs>
        <w:ind w:left="0" w:hanging="709"/>
      </w:pPr>
      <w:bookmarkStart w:id="33"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4" w:name="_Hlk61419077"/>
      <w:r w:rsidR="00093BB8" w:rsidRPr="00093BB8">
        <w:t>pokut za porušení Technických a provozních standardů VDV</w:t>
      </w:r>
      <w:bookmarkEnd w:id="34"/>
      <w:r w:rsidRPr="00093BB8">
        <w:t xml:space="preserve">, který tvoří Přílohu č. 4 </w:t>
      </w:r>
      <w:r w:rsidR="00CD0D73" w:rsidRPr="00093BB8">
        <w:t>Technických a provozních standardů VDV</w:t>
      </w:r>
      <w:r w:rsidRPr="00093BB8">
        <w:t>.</w:t>
      </w:r>
      <w:bookmarkEnd w:id="33"/>
    </w:p>
    <w:p w14:paraId="7F2BC319" w14:textId="30C6C941" w:rsidR="00521729" w:rsidRPr="00083EC7" w:rsidRDefault="00521729" w:rsidP="006B37D0">
      <w:pPr>
        <w:pStyle w:val="Clanek11"/>
        <w:widowControl/>
        <w:tabs>
          <w:tab w:val="clear" w:pos="1180"/>
        </w:tabs>
        <w:ind w:left="0" w:hanging="709"/>
      </w:pPr>
      <w:bookmarkStart w:id="35"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5"/>
    </w:p>
    <w:p w14:paraId="0144610B" w14:textId="75EB2D0B" w:rsidR="000031BF" w:rsidRPr="00CD0D73" w:rsidRDefault="000031BF" w:rsidP="006B37D0">
      <w:pPr>
        <w:pStyle w:val="Clanek11"/>
        <w:widowControl/>
        <w:tabs>
          <w:tab w:val="clear" w:pos="1180"/>
        </w:tabs>
        <w:ind w:left="0" w:hanging="709"/>
      </w:pPr>
      <w:bookmarkStart w:id="36" w:name="_Ref276469345"/>
      <w:bookmarkStart w:id="37"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36"/>
    </w:p>
    <w:p w14:paraId="374B92BA" w14:textId="3EC71368" w:rsidR="000031BF" w:rsidRPr="007A49BB" w:rsidRDefault="000031BF" w:rsidP="006B37D0">
      <w:pPr>
        <w:pStyle w:val="Clanek11"/>
        <w:widowControl/>
        <w:tabs>
          <w:tab w:val="clear" w:pos="1180"/>
        </w:tabs>
        <w:ind w:left="0" w:hanging="709"/>
      </w:pPr>
      <w:bookmarkStart w:id="38"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39" w:name="_Hlk63756587"/>
      <w:r w:rsidR="00915AAF">
        <w:t xml:space="preserve">(bez Operativní zálohy a Provozní zálohy, tj. </w:t>
      </w:r>
      <w:r w:rsidR="00B174E7">
        <w:t>pouze turnusových Vozidel)</w:t>
      </w:r>
      <w:bookmarkEnd w:id="39"/>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8"/>
    </w:p>
    <w:p w14:paraId="6948B818" w14:textId="61A9B90C" w:rsidR="000031BF" w:rsidRPr="007A49BB" w:rsidRDefault="000031BF" w:rsidP="006B37D0">
      <w:pPr>
        <w:pStyle w:val="Clanek11"/>
        <w:widowControl/>
        <w:tabs>
          <w:tab w:val="clear" w:pos="1180"/>
        </w:tabs>
        <w:ind w:left="0" w:hanging="709"/>
      </w:pPr>
      <w:bookmarkStart w:id="40"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w:t>
      </w:r>
      <w:r w:rsidR="00625F10">
        <w:lastRenderedPageBreak/>
        <w:t>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1" w:name="_Ref271622398"/>
      <w:bookmarkEnd w:id="37"/>
      <w:bookmarkEnd w:id="40"/>
    </w:p>
    <w:p w14:paraId="25CB63CF" w14:textId="75787850" w:rsidR="000031BF" w:rsidRPr="007A49BB" w:rsidRDefault="000031BF" w:rsidP="006B37D0">
      <w:pPr>
        <w:pStyle w:val="Clanek11"/>
        <w:widowControl/>
        <w:tabs>
          <w:tab w:val="clear" w:pos="1180"/>
        </w:tabs>
        <w:ind w:left="0" w:hanging="709"/>
      </w:pPr>
      <w:bookmarkStart w:id="42"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1"/>
      <w:bookmarkEnd w:id="42"/>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3"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3"/>
    </w:p>
    <w:p w14:paraId="702112DC" w14:textId="472CF486" w:rsidR="000031BF" w:rsidRPr="004E2428" w:rsidRDefault="000031BF" w:rsidP="006B37D0">
      <w:pPr>
        <w:pStyle w:val="Clanek11"/>
        <w:widowControl/>
        <w:tabs>
          <w:tab w:val="clear" w:pos="1180"/>
        </w:tabs>
        <w:ind w:left="0" w:hanging="709"/>
      </w:pPr>
      <w:bookmarkStart w:id="44" w:name="_Ref271622252"/>
      <w:bookmarkStart w:id="45"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44"/>
      <w:bookmarkEnd w:id="45"/>
    </w:p>
    <w:p w14:paraId="3FDD7444" w14:textId="089CC055" w:rsidR="000031BF" w:rsidRPr="007A49BB" w:rsidRDefault="000031BF" w:rsidP="006B37D0">
      <w:pPr>
        <w:pStyle w:val="Clanek11"/>
        <w:widowControl/>
        <w:tabs>
          <w:tab w:val="clear" w:pos="1180"/>
        </w:tabs>
        <w:ind w:left="0" w:hanging="709"/>
      </w:pPr>
      <w:bookmarkStart w:id="46"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6"/>
    </w:p>
    <w:p w14:paraId="2DC21AC3" w14:textId="0CD474FB" w:rsidR="000031BF" w:rsidRPr="007A49BB" w:rsidRDefault="000031BF" w:rsidP="006B37D0">
      <w:pPr>
        <w:pStyle w:val="Clanek11"/>
        <w:widowControl/>
        <w:tabs>
          <w:tab w:val="clear" w:pos="1180"/>
        </w:tabs>
        <w:ind w:left="0" w:hanging="709"/>
      </w:pPr>
      <w:bookmarkStart w:id="47" w:name="_Ref274704069"/>
      <w:bookmarkStart w:id="48"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7"/>
      <w:bookmarkEnd w:id="48"/>
    </w:p>
    <w:p w14:paraId="0A897E50" w14:textId="13852373" w:rsidR="000031BF" w:rsidRPr="007A49BB" w:rsidRDefault="000031BF" w:rsidP="006B37D0">
      <w:pPr>
        <w:pStyle w:val="Clanek11"/>
        <w:widowControl/>
        <w:tabs>
          <w:tab w:val="clear" w:pos="1180"/>
        </w:tabs>
        <w:ind w:left="0" w:hanging="709"/>
      </w:pPr>
      <w:bookmarkStart w:id="49"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lastRenderedPageBreak/>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w:t>
      </w:r>
      <w:bookmarkStart w:id="50" w:name="_Hlk135747554"/>
      <w:r w:rsidRPr="007A49BB">
        <w:t xml:space="preserve">výzvu ke splnění povinnosti se stanovením náhradního termínu. </w:t>
      </w:r>
      <w:bookmarkEnd w:id="50"/>
      <w:r w:rsidRPr="007A49BB">
        <w:t xml:space="preserve">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49"/>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05D60889"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w:t>
      </w:r>
      <w:r w:rsidRPr="007A49BB">
        <w:lastRenderedPageBreak/>
        <w:t>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59"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0"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9"/>
      <w:bookmarkEnd w:id="60"/>
    </w:p>
    <w:p w14:paraId="3619593A" w14:textId="78FAB360" w:rsidR="000031BF" w:rsidRPr="007A49BB" w:rsidRDefault="000031BF" w:rsidP="006B37D0">
      <w:pPr>
        <w:pStyle w:val="Clanek11"/>
        <w:widowControl/>
        <w:tabs>
          <w:tab w:val="clear" w:pos="1180"/>
        </w:tabs>
        <w:ind w:left="0" w:hanging="709"/>
      </w:pPr>
      <w:bookmarkStart w:id="61" w:name="_Ref274704726"/>
      <w:r w:rsidRPr="007A49BB">
        <w:lastRenderedPageBreak/>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1"/>
    </w:p>
    <w:p w14:paraId="0580CC22" w14:textId="5036A261" w:rsidR="000031BF" w:rsidRPr="007A49BB" w:rsidRDefault="000031BF" w:rsidP="006B37D0">
      <w:pPr>
        <w:pStyle w:val="Clanek11"/>
        <w:widowControl/>
        <w:tabs>
          <w:tab w:val="clear" w:pos="1180"/>
        </w:tabs>
        <w:ind w:left="0" w:hanging="709"/>
      </w:pPr>
      <w:bookmarkStart w:id="62"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2"/>
    </w:p>
    <w:p w14:paraId="3923E176" w14:textId="332A25F9" w:rsidR="000031BF" w:rsidRPr="007A49BB" w:rsidRDefault="000031BF" w:rsidP="006B37D0">
      <w:pPr>
        <w:pStyle w:val="Clanek11"/>
        <w:widowControl/>
        <w:tabs>
          <w:tab w:val="clear" w:pos="1180"/>
        </w:tabs>
        <w:ind w:left="0" w:hanging="709"/>
      </w:pPr>
      <w:bookmarkStart w:id="63" w:name="_Ref271622418"/>
      <w:bookmarkStart w:id="64" w:name="_Ref274704798"/>
      <w:bookmarkStart w:id="65"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3"/>
      <w:bookmarkEnd w:id="64"/>
      <w:bookmarkEnd w:id="65"/>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který tvoří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w:t>
      </w:r>
      <w:r w:rsidRPr="007A49BB">
        <w:lastRenderedPageBreak/>
        <w:t>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6"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6"/>
    </w:p>
    <w:p w14:paraId="0E0DD177" w14:textId="2DB5E228" w:rsidR="000031BF" w:rsidRDefault="000031BF" w:rsidP="006B37D0">
      <w:pPr>
        <w:pStyle w:val="Clanek11"/>
        <w:widowControl/>
        <w:tabs>
          <w:tab w:val="clear" w:pos="1180"/>
        </w:tabs>
        <w:ind w:left="0" w:hanging="709"/>
      </w:pPr>
      <w:bookmarkStart w:id="67" w:name="_Ref52871441"/>
      <w:r w:rsidRPr="0065423A">
        <w:t>Dopravce na výzvu Objednatele předloží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67"/>
    </w:p>
    <w:p w14:paraId="5D1D2C6F" w14:textId="530861C1" w:rsidR="0050446F" w:rsidRDefault="0050446F" w:rsidP="006B37D0">
      <w:pPr>
        <w:pStyle w:val="Clanek11"/>
        <w:widowControl/>
        <w:tabs>
          <w:tab w:val="clear" w:pos="1180"/>
        </w:tabs>
        <w:ind w:left="0" w:hanging="709"/>
      </w:pPr>
      <w:bookmarkStart w:id="68" w:name="_Ref61419755"/>
      <w:bookmarkStart w:id="69"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8"/>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9"/>
    </w:p>
    <w:p w14:paraId="09A90B3D" w14:textId="77787025" w:rsidR="007C61F3" w:rsidRDefault="007C61F3" w:rsidP="006B37D0">
      <w:pPr>
        <w:pStyle w:val="Clanek11"/>
        <w:widowControl/>
        <w:tabs>
          <w:tab w:val="clear" w:pos="1180"/>
        </w:tabs>
        <w:ind w:left="0" w:hanging="709"/>
      </w:pPr>
      <w:bookmarkStart w:id="70" w:name="_Ref38355082"/>
      <w:bookmarkStart w:id="71" w:name="_Ref138103038"/>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70"/>
      <w:r w:rsidR="00935B4C">
        <w:t xml:space="preserve"> Za nesplnění požadavků stanovených v Kritériích kvality jsou stanoveny smluvní pokuty </w:t>
      </w:r>
      <w:r w:rsidR="00D2442A">
        <w:t>rovněž v Příloze č. </w:t>
      </w:r>
      <w:r w:rsidR="00E430B0">
        <w:t xml:space="preserve">4 </w:t>
      </w:r>
      <w:r w:rsidR="00D2442A">
        <w:t>této Smlouvy.</w:t>
      </w:r>
      <w:bookmarkEnd w:id="71"/>
    </w:p>
    <w:p w14:paraId="5FE32657" w14:textId="568276E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sidR="00DA521A">
        <w:rPr>
          <w:spacing w:val="-1"/>
        </w:rPr>
        <w:t xml:space="preserve"> </w:t>
      </w:r>
      <w:r w:rsidR="000E57A7">
        <w:rPr>
          <w:spacing w:val="-1"/>
        </w:rPr>
        <w:t xml:space="preserve">Dopravce má nárok na úhradu účelně vynaložených nákladů spojených s </w:t>
      </w:r>
      <w:r w:rsidR="000E57A7" w:rsidRPr="0016286D">
        <w:rPr>
          <w:spacing w:val="-1"/>
        </w:rPr>
        <w:t>vybavením vozidel pro přepravu jízdních kol</w:t>
      </w:r>
      <w:r w:rsidR="000E57A7">
        <w:rPr>
          <w:spacing w:val="-1"/>
        </w:rPr>
        <w:t xml:space="preserve"> </w:t>
      </w:r>
      <w:r w:rsidR="000E57A7" w:rsidRPr="0016286D">
        <w:rPr>
          <w:spacing w:val="-1"/>
        </w:rPr>
        <w:t>u vybraných spojů a ve stanoveném období</w:t>
      </w:r>
      <w:r w:rsidR="000E57A7">
        <w:rPr>
          <w:spacing w:val="-1"/>
        </w:rPr>
        <w:t>.</w:t>
      </w:r>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72"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72"/>
    </w:p>
    <w:p w14:paraId="64BB31C9" w14:textId="7C71E600" w:rsidR="003805B9" w:rsidRDefault="003805B9" w:rsidP="006B37D0">
      <w:pPr>
        <w:pStyle w:val="Clanek11"/>
        <w:widowControl/>
        <w:tabs>
          <w:tab w:val="clear" w:pos="1180"/>
        </w:tabs>
        <w:ind w:left="0" w:hanging="709"/>
      </w:pPr>
      <w:bookmarkStart w:id="73" w:name="_Ref109853351"/>
      <w:r>
        <w:t xml:space="preserve">Objednatel je oprávněn pro </w:t>
      </w:r>
      <w:proofErr w:type="spellStart"/>
      <w:r>
        <w:t>předrealizační</w:t>
      </w:r>
      <w:proofErr w:type="spellEnd"/>
      <w:r>
        <w:t xml:space="preserve">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73"/>
    </w:p>
    <w:p w14:paraId="419EA42A" w14:textId="4B2F418F" w:rsidR="003805B9" w:rsidRPr="007A49BB" w:rsidRDefault="003805B9" w:rsidP="006B37D0">
      <w:pPr>
        <w:pStyle w:val="Clanek11"/>
        <w:widowControl/>
        <w:tabs>
          <w:tab w:val="clear" w:pos="1180"/>
        </w:tabs>
        <w:ind w:left="0" w:hanging="709"/>
      </w:pPr>
      <w:bookmarkStart w:id="74"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74"/>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5"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5"/>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6"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7" w:name="_Ref274700062"/>
      <w:bookmarkEnd w:id="76"/>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7"/>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8"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8"/>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9"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9"/>
    </w:p>
    <w:p w14:paraId="290196DA" w14:textId="2617BB92" w:rsidR="000031BF" w:rsidRPr="007A49BB" w:rsidRDefault="000031BF" w:rsidP="006B37D0">
      <w:pPr>
        <w:pStyle w:val="Clanek11"/>
        <w:widowControl/>
        <w:tabs>
          <w:tab w:val="clear" w:pos="1180"/>
        </w:tabs>
        <w:ind w:left="0" w:hanging="709"/>
      </w:pPr>
      <w:bookmarkStart w:id="80"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0"/>
    </w:p>
    <w:p w14:paraId="3D05006A" w14:textId="4954B82E" w:rsidR="000031BF" w:rsidRPr="007A49BB" w:rsidRDefault="000031BF" w:rsidP="006B37D0">
      <w:pPr>
        <w:pStyle w:val="Clanek11"/>
        <w:widowControl/>
        <w:tabs>
          <w:tab w:val="clear" w:pos="1180"/>
        </w:tabs>
        <w:ind w:left="0" w:hanging="709"/>
      </w:pPr>
      <w:bookmarkStart w:id="81" w:name="_Ref279968407"/>
      <w:r w:rsidRPr="007A49BB">
        <w:t>Objednatel je dále oprávněn vypovědět tuto Smlouvu pouze v následujících případech:</w:t>
      </w:r>
      <w:bookmarkEnd w:id="81"/>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481D3B04"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ins w:id="82" w:author="Daniel Jadrníček" w:date="2023-06-19T21:35:00Z">
        <w:r w:rsidR="00990E89">
          <w:rPr>
            <w:rFonts w:asciiTheme="minorHAnsi" w:hAnsiTheme="minorHAnsi" w:cstheme="minorHAnsi"/>
            <w:szCs w:val="22"/>
          </w:rPr>
          <w:t>,</w:t>
        </w:r>
      </w:ins>
      <w:r w:rsidR="000B546D">
        <w:rPr>
          <w:rFonts w:asciiTheme="minorHAnsi" w:hAnsiTheme="minorHAnsi" w:cstheme="minorHAnsi"/>
          <w:szCs w:val="22"/>
        </w:rPr>
        <w:t xml:space="preserve"> </w:t>
      </w:r>
      <w:del w:id="83" w:author="Daniel Jadrníček" w:date="2023-06-19T21:35:00Z">
        <w:r w:rsidRPr="007A49BB" w:rsidDel="00990E89">
          <w:rPr>
            <w:rFonts w:asciiTheme="minorHAnsi" w:hAnsiTheme="minorHAnsi" w:cstheme="minorHAnsi"/>
            <w:szCs w:val="22"/>
          </w:rPr>
          <w:delText xml:space="preserve">a/nebo </w:delText>
        </w:r>
      </w:del>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ins w:id="84" w:author="Daniel Jadrníček" w:date="2023-06-19T21:35:00Z">
        <w:r w:rsidR="00990E89" w:rsidRPr="00990E89">
          <w:rPr>
            <w:rFonts w:asciiTheme="minorHAnsi" w:hAnsiTheme="minorHAnsi" w:cstheme="minorHAnsi"/>
            <w:szCs w:val="22"/>
          </w:rPr>
          <w:t xml:space="preserve"> </w:t>
        </w:r>
        <w:r w:rsidR="00990E89" w:rsidRPr="007A49BB">
          <w:rPr>
            <w:rFonts w:asciiTheme="minorHAnsi" w:hAnsiTheme="minorHAnsi" w:cstheme="minorHAnsi"/>
            <w:szCs w:val="22"/>
          </w:rPr>
          <w:t>a/nebo</w:t>
        </w:r>
      </w:ins>
      <w:ins w:id="85" w:author="Daniel Jadrníček" w:date="2023-06-19T21:37:00Z">
        <w:r w:rsidR="00A44E44">
          <w:rPr>
            <w:rFonts w:asciiTheme="minorHAnsi" w:hAnsiTheme="minorHAnsi" w:cstheme="minorHAnsi"/>
            <w:szCs w:val="22"/>
          </w:rPr>
          <w:t xml:space="preserve"> </w:t>
        </w:r>
        <w:r w:rsidR="00A44E44">
          <w:rPr>
            <w:rFonts w:asciiTheme="minorHAnsi" w:hAnsiTheme="minorHAnsi" w:cstheme="minorHAnsi"/>
            <w:szCs w:val="22"/>
          </w:rPr>
          <w:fldChar w:fldCharType="begin"/>
        </w:r>
        <w:r w:rsidR="00A44E44">
          <w:rPr>
            <w:rFonts w:asciiTheme="minorHAnsi" w:hAnsiTheme="minorHAnsi" w:cstheme="minorHAnsi"/>
            <w:szCs w:val="22"/>
          </w:rPr>
          <w:instrText xml:space="preserve"> REF _Ref138103038 \n \h </w:instrText>
        </w:r>
        <w:r w:rsidR="00A44E44">
          <w:rPr>
            <w:rFonts w:asciiTheme="minorHAnsi" w:hAnsiTheme="minorHAnsi" w:cstheme="minorHAnsi"/>
            <w:szCs w:val="22"/>
          </w:rPr>
        </w:r>
      </w:ins>
      <w:r w:rsidR="00A44E44">
        <w:rPr>
          <w:rFonts w:asciiTheme="minorHAnsi" w:hAnsiTheme="minorHAnsi" w:cstheme="minorHAnsi"/>
          <w:szCs w:val="22"/>
        </w:rPr>
        <w:fldChar w:fldCharType="separate"/>
      </w:r>
      <w:ins w:id="86" w:author="Daniel Jadrníček" w:date="2023-06-19T21:37:00Z">
        <w:r w:rsidR="00A44E44">
          <w:rPr>
            <w:rFonts w:asciiTheme="minorHAnsi" w:hAnsiTheme="minorHAnsi" w:cstheme="minorHAnsi"/>
            <w:szCs w:val="22"/>
          </w:rPr>
          <w:t>10.5</w:t>
        </w:r>
        <w:r w:rsidR="00A44E44">
          <w:rPr>
            <w:rFonts w:asciiTheme="minorHAnsi" w:hAnsiTheme="minorHAnsi" w:cstheme="minorHAnsi"/>
            <w:szCs w:val="22"/>
          </w:rPr>
          <w:fldChar w:fldCharType="end"/>
        </w:r>
      </w:ins>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87"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7"/>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8"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8"/>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9" w:name="_Ref274782997"/>
      <w:bookmarkStart w:id="90" w:name="_Ref15231903"/>
      <w:bookmarkStart w:id="91"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9"/>
      <w:r w:rsidRPr="007A49BB">
        <w:t xml:space="preserve">vyplývajících pro Dopravce z této Smlouvy a právních předpisů </w:t>
      </w:r>
      <w:bookmarkStart w:id="92"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0"/>
      <w:bookmarkEnd w:id="92"/>
    </w:p>
    <w:p w14:paraId="2E06BB6B" w14:textId="1B0469EB" w:rsidR="000031BF" w:rsidRPr="007A49BB" w:rsidRDefault="000031BF" w:rsidP="006B37D0">
      <w:pPr>
        <w:pStyle w:val="Clanek11"/>
        <w:widowControl/>
        <w:tabs>
          <w:tab w:val="clear" w:pos="1180"/>
        </w:tabs>
        <w:ind w:left="0" w:hanging="709"/>
      </w:pPr>
      <w:bookmarkStart w:id="93"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3"/>
    </w:p>
    <w:bookmarkEnd w:id="91"/>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94"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94"/>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95"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5"/>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6" w:name="_Ref16592409"/>
      <w:r w:rsidRPr="007A49BB">
        <w:t>Nedílnou součástí této Smlouvy</w:t>
      </w:r>
      <w:r w:rsidR="00F26BD2">
        <w:t xml:space="preserve"> je dokument Smluvní pokuty a </w:t>
      </w:r>
      <w:r w:rsidRPr="007A49BB">
        <w:t>následující přílohy:</w:t>
      </w:r>
      <w:bookmarkEnd w:id="96"/>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97"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8"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99"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9"/>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98"/>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97"/>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0"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a dále do dvou (2) pracovních dnů od získání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na výzvu Objednatele předloží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je oprávněn pro </w:t>
            </w:r>
            <w:proofErr w:type="spellStart"/>
            <w:r w:rsidR="00167CBE" w:rsidRPr="00167CBE">
              <w:rPr>
                <w:rFonts w:asciiTheme="minorHAnsi" w:hAnsiTheme="minorHAnsi" w:cstheme="minorHAnsi"/>
                <w:sz w:val="20"/>
                <w:szCs w:val="20"/>
              </w:rPr>
              <w:t>předrealizační</w:t>
            </w:r>
            <w:proofErr w:type="spellEnd"/>
            <w:r w:rsidR="00167CBE" w:rsidRPr="00167CBE">
              <w:rPr>
                <w:rFonts w:asciiTheme="minorHAnsi" w:hAnsiTheme="minorHAnsi" w:cstheme="minorHAnsi"/>
                <w:sz w:val="20"/>
                <w:szCs w:val="20"/>
              </w:rPr>
              <w:t xml:space="preserve">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100"/>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BCDB7" w14:textId="77777777" w:rsidR="00C4091D" w:rsidRDefault="00C4091D" w:rsidP="00161B4F">
      <w:r>
        <w:separator/>
      </w:r>
    </w:p>
  </w:endnote>
  <w:endnote w:type="continuationSeparator" w:id="0">
    <w:p w14:paraId="59BFD99E" w14:textId="77777777" w:rsidR="00C4091D" w:rsidRDefault="00C4091D" w:rsidP="00161B4F">
      <w:r>
        <w:continuationSeparator/>
      </w:r>
    </w:p>
  </w:endnote>
  <w:endnote w:type="continuationNotice" w:id="1">
    <w:p w14:paraId="68603D9E" w14:textId="77777777" w:rsidR="00C4091D" w:rsidRDefault="00C40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D2F95AB"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24</w:t>
    </w:r>
    <w:r w:rsidRPr="007A4925">
      <w:rPr>
        <w:rFonts w:ascii="Calibri" w:hAnsi="Calibri"/>
        <w:b/>
        <w:sz w:val="22"/>
        <w:szCs w:val="22"/>
      </w:rPr>
      <w:t>0</w:t>
    </w:r>
    <w:r>
      <w:rPr>
        <w:rFonts w:ascii="Calibri" w:hAnsi="Calibri"/>
        <w:b/>
        <w:sz w:val="22"/>
        <w:szCs w:val="22"/>
      </w:rPr>
      <w:t>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E70D9" w14:textId="77777777" w:rsidR="00C4091D" w:rsidRDefault="00C4091D" w:rsidP="00161B4F">
      <w:r>
        <w:separator/>
      </w:r>
    </w:p>
  </w:footnote>
  <w:footnote w:type="continuationSeparator" w:id="0">
    <w:p w14:paraId="4E67CF60" w14:textId="77777777" w:rsidR="00C4091D" w:rsidRDefault="00C4091D" w:rsidP="00161B4F">
      <w:r>
        <w:continuationSeparator/>
      </w:r>
    </w:p>
  </w:footnote>
  <w:footnote w:type="continuationNotice" w:id="1">
    <w:p w14:paraId="25B67538" w14:textId="77777777" w:rsidR="00C4091D" w:rsidRDefault="00C4091D"/>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„4 )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6413CE7" w14:textId="2596434A" w:rsidR="00EA2DE4" w:rsidRPr="00640D76" w:rsidRDefault="00EA2DE4">
      <w:pPr>
        <w:pStyle w:val="Textpoznpodarou"/>
        <w:rPr>
          <w:rFonts w:asciiTheme="minorHAnsi" w:hAnsiTheme="minorHAnsi" w:cstheme="minorHAnsi"/>
          <w:szCs w:val="18"/>
        </w:rPr>
      </w:pPr>
      <w:r>
        <w:rPr>
          <w:rStyle w:val="Znakapoznpodarou"/>
        </w:rPr>
        <w:footnoteRef/>
      </w:r>
      <w:r>
        <w:t xml:space="preserve"> </w:t>
      </w:r>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w:t>
      </w:r>
      <w:r w:rsidR="00772A4B">
        <w:rPr>
          <w:rFonts w:asciiTheme="minorHAnsi" w:hAnsiTheme="minorHAnsi" w:cstheme="minorHAnsi"/>
          <w:szCs w:val="18"/>
        </w:rPr>
        <w:t>platná a účinná k 1.1.2024.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el Jadrníček">
    <w15:presenceInfo w15:providerId="AD" w15:userId="S::jadrnicek@akfiala.cz::e6da0bf1-84dd-4482-acab-d464d3bc30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7609D"/>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07C7"/>
    <w:rsid w:val="000C1D2C"/>
    <w:rsid w:val="000C4CE9"/>
    <w:rsid w:val="000C5C9F"/>
    <w:rsid w:val="000C63B4"/>
    <w:rsid w:val="000C7BAB"/>
    <w:rsid w:val="000D4C3C"/>
    <w:rsid w:val="000E116E"/>
    <w:rsid w:val="000E2BD4"/>
    <w:rsid w:val="000E36F1"/>
    <w:rsid w:val="000E57A7"/>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3CE2"/>
    <w:rsid w:val="00146A65"/>
    <w:rsid w:val="00147F29"/>
    <w:rsid w:val="00150826"/>
    <w:rsid w:val="001526E8"/>
    <w:rsid w:val="00157EDF"/>
    <w:rsid w:val="00161B4F"/>
    <w:rsid w:val="00161FE7"/>
    <w:rsid w:val="0016286D"/>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34AF"/>
    <w:rsid w:val="001E37E0"/>
    <w:rsid w:val="001E3EEC"/>
    <w:rsid w:val="001E4742"/>
    <w:rsid w:val="001E5322"/>
    <w:rsid w:val="001E7A57"/>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45F22"/>
    <w:rsid w:val="002574BF"/>
    <w:rsid w:val="00260552"/>
    <w:rsid w:val="00260948"/>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A7926"/>
    <w:rsid w:val="002B1B01"/>
    <w:rsid w:val="002B445C"/>
    <w:rsid w:val="002C4009"/>
    <w:rsid w:val="002C540F"/>
    <w:rsid w:val="002C5611"/>
    <w:rsid w:val="002C57EF"/>
    <w:rsid w:val="002C76EA"/>
    <w:rsid w:val="002D0053"/>
    <w:rsid w:val="002D1EE1"/>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4E8E"/>
    <w:rsid w:val="004102EF"/>
    <w:rsid w:val="0041149F"/>
    <w:rsid w:val="0041655E"/>
    <w:rsid w:val="00416CE6"/>
    <w:rsid w:val="00420ED1"/>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2B35"/>
    <w:rsid w:val="004A316B"/>
    <w:rsid w:val="004B4CAF"/>
    <w:rsid w:val="004C0CA6"/>
    <w:rsid w:val="004C1C12"/>
    <w:rsid w:val="004C2511"/>
    <w:rsid w:val="004C3FFF"/>
    <w:rsid w:val="004C68F3"/>
    <w:rsid w:val="004C6C61"/>
    <w:rsid w:val="004D2DA2"/>
    <w:rsid w:val="004E06D6"/>
    <w:rsid w:val="004E2428"/>
    <w:rsid w:val="004E2A88"/>
    <w:rsid w:val="004E42BE"/>
    <w:rsid w:val="004E5558"/>
    <w:rsid w:val="004E7C56"/>
    <w:rsid w:val="004F0A04"/>
    <w:rsid w:val="004F0BBD"/>
    <w:rsid w:val="004F2142"/>
    <w:rsid w:val="004F3EA3"/>
    <w:rsid w:val="0050253A"/>
    <w:rsid w:val="0050446F"/>
    <w:rsid w:val="005071B4"/>
    <w:rsid w:val="0051101E"/>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5D89"/>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2EA1"/>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0D76"/>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B5A88"/>
    <w:rsid w:val="006D4E30"/>
    <w:rsid w:val="006D594F"/>
    <w:rsid w:val="006D69CE"/>
    <w:rsid w:val="006E25E1"/>
    <w:rsid w:val="006E564F"/>
    <w:rsid w:val="006E5A53"/>
    <w:rsid w:val="006E7C9F"/>
    <w:rsid w:val="006F1D1E"/>
    <w:rsid w:val="006F319A"/>
    <w:rsid w:val="006F3A1C"/>
    <w:rsid w:val="006F4B27"/>
    <w:rsid w:val="006F590C"/>
    <w:rsid w:val="00703DD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72A4B"/>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2346"/>
    <w:rsid w:val="007F3D32"/>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2DDA"/>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D4566"/>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17A91"/>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0E89"/>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578B"/>
    <w:rsid w:val="00A37DA1"/>
    <w:rsid w:val="00A4089A"/>
    <w:rsid w:val="00A42931"/>
    <w:rsid w:val="00A44E44"/>
    <w:rsid w:val="00A457AA"/>
    <w:rsid w:val="00A543C5"/>
    <w:rsid w:val="00A54CA6"/>
    <w:rsid w:val="00A55462"/>
    <w:rsid w:val="00A55A91"/>
    <w:rsid w:val="00A562DE"/>
    <w:rsid w:val="00A56719"/>
    <w:rsid w:val="00A6050F"/>
    <w:rsid w:val="00A611A0"/>
    <w:rsid w:val="00A632B0"/>
    <w:rsid w:val="00A63B94"/>
    <w:rsid w:val="00A701B7"/>
    <w:rsid w:val="00A75003"/>
    <w:rsid w:val="00A76A6B"/>
    <w:rsid w:val="00A804D6"/>
    <w:rsid w:val="00A80A5A"/>
    <w:rsid w:val="00A8264C"/>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1ED3"/>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091D"/>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403B"/>
    <w:rsid w:val="00CE6092"/>
    <w:rsid w:val="00CE6E65"/>
    <w:rsid w:val="00CE79DF"/>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47226"/>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521A"/>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055B"/>
    <w:rsid w:val="00E81F01"/>
    <w:rsid w:val="00E90678"/>
    <w:rsid w:val="00E91E93"/>
    <w:rsid w:val="00E93DA4"/>
    <w:rsid w:val="00E95204"/>
    <w:rsid w:val="00E972CE"/>
    <w:rsid w:val="00EA09C7"/>
    <w:rsid w:val="00EA1193"/>
    <w:rsid w:val="00EA1FC7"/>
    <w:rsid w:val="00EA2DE4"/>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030"/>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4F7D"/>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34</Pages>
  <Words>15330</Words>
  <Characters>90448</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Daniel Jadrníček</cp:lastModifiedBy>
  <cp:revision>34</cp:revision>
  <dcterms:created xsi:type="dcterms:W3CDTF">2023-04-19T11:55:00Z</dcterms:created>
  <dcterms:modified xsi:type="dcterms:W3CDTF">2023-06-19T19:37:00Z</dcterms:modified>
</cp:coreProperties>
</file>